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238F7C5A" w:rsidR="00EA2B4A" w:rsidRPr="00EA2B4A"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w:t>
      </w:r>
      <w:r w:rsidRPr="00784AAC">
        <w:rPr>
          <w:rFonts w:cstheme="minorHAnsi"/>
          <w:b/>
          <w:bCs/>
          <w:szCs w:val="18"/>
        </w:rPr>
        <w:t xml:space="preserve">RE </w:t>
      </w:r>
      <w:r w:rsidR="00FA0862" w:rsidRPr="00FA0862">
        <w:rPr>
          <w:rFonts w:cstheme="minorHAnsi"/>
          <w:b/>
          <w:bCs/>
          <w:szCs w:val="18"/>
          <w:u w:val="single"/>
        </w:rPr>
        <w:t>Piotrków Trybunalski</w:t>
      </w:r>
      <w:r w:rsidRPr="00EA2B4A">
        <w:rPr>
          <w:rFonts w:cstheme="minorHAnsi"/>
          <w:szCs w:val="18"/>
        </w:rPr>
        <w:t xml:space="preserve"> dla zadania pn</w:t>
      </w:r>
      <w:r w:rsidRPr="00183E52">
        <w:rPr>
          <w:rFonts w:cstheme="minorHAnsi"/>
          <w:b/>
          <w:bCs/>
          <w:szCs w:val="18"/>
        </w:rPr>
        <w:t>. </w:t>
      </w:r>
      <w:r w:rsidRPr="00784AAC">
        <w:rPr>
          <w:rFonts w:cstheme="minorHAnsi"/>
          <w:b/>
          <w:bCs/>
          <w:szCs w:val="18"/>
          <w:u w:val="single"/>
        </w:rPr>
        <w:t>„</w:t>
      </w:r>
      <w:r w:rsidR="007274C6" w:rsidRPr="007274C6">
        <w:rPr>
          <w:rFonts w:cstheme="minorHAnsi"/>
          <w:b/>
          <w:bCs/>
          <w:szCs w:val="18"/>
          <w:u w:val="single"/>
        </w:rPr>
        <w:t>Poprawa parametrów jakościowych energii elektrycznej w miejscowości Piotrków Trybunalski, ul. Wojska Polskiego wraz ze zwiększeniem zdolności przesyłowych odnawialnych źródeł energii</w:t>
      </w:r>
      <w:r w:rsidRPr="00784AAC">
        <w:rPr>
          <w:rFonts w:cstheme="minorHAnsi"/>
          <w:b/>
          <w:bCs/>
          <w:szCs w:val="18"/>
          <w:u w:val="single"/>
        </w:rPr>
        <w:t>”</w:t>
      </w:r>
      <w:r w:rsidRPr="00EA2B4A">
        <w:rPr>
          <w:rFonts w:cstheme="minorHAnsi"/>
          <w:szCs w:val="18"/>
        </w:rPr>
        <w:t xml:space="preserve"> – zgodnie z załącznikiem nr </w:t>
      </w:r>
      <w:r w:rsidRPr="00EA2B4A">
        <w:rPr>
          <w:rFonts w:cstheme="minorHAnsi"/>
          <w:b/>
          <w:szCs w:val="18"/>
        </w:rPr>
        <w:t>1.7 do SWZ</w:t>
      </w:r>
      <w:r w:rsidRPr="00EA2B4A">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01D9408E" w:rsidR="00EA2B4A" w:rsidRPr="00EA2B4A" w:rsidRDefault="00FA0862" w:rsidP="00EA2B4A">
      <w:pPr>
        <w:pStyle w:val="Akapitzlist"/>
        <w:spacing w:before="120" w:line="276" w:lineRule="auto"/>
        <w:ind w:left="284"/>
        <w:outlineLvl w:val="0"/>
        <w:rPr>
          <w:rFonts w:cs="Calibri"/>
          <w:b/>
          <w:szCs w:val="18"/>
        </w:rPr>
      </w:pPr>
      <w:r w:rsidRPr="00FA0862">
        <w:rPr>
          <w:rFonts w:cs="Calibri"/>
          <w:b/>
          <w:szCs w:val="18"/>
          <w:u w:val="single"/>
        </w:rPr>
        <w:t>24 miesiące</w:t>
      </w:r>
      <w:r w:rsidR="00DF72C3" w:rsidRPr="00DF72C3">
        <w:rPr>
          <w:rFonts w:cs="Calibri"/>
          <w:b/>
          <w:szCs w:val="18"/>
          <w:u w:val="single"/>
        </w:rPr>
        <w:t xml:space="preserve"> 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lastRenderedPageBreak/>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784AAC" w:rsidRDefault="00EA2B4A" w:rsidP="00EA2B4A">
      <w:pPr>
        <w:rPr>
          <w:rFonts w:cstheme="minorHAnsi"/>
          <w:szCs w:val="18"/>
        </w:rPr>
      </w:pPr>
      <w:r w:rsidRPr="00EA2B4A">
        <w:rPr>
          <w:rFonts w:cstheme="minorHAnsi"/>
          <w:szCs w:val="18"/>
        </w:rPr>
        <w:t xml:space="preserve">Załącznik nr 1.3 – </w:t>
      </w:r>
      <w:r w:rsidRPr="00784AAC">
        <w:rPr>
          <w:rFonts w:cstheme="minorHAnsi"/>
          <w:bCs/>
          <w:iCs/>
          <w:szCs w:val="18"/>
        </w:rPr>
        <w:t xml:space="preserve">Wzór umowy o udostępnieniu nieruchomości </w:t>
      </w:r>
      <w:r w:rsidRPr="00784AAC">
        <w:rPr>
          <w:rFonts w:cstheme="minorHAnsi"/>
          <w:szCs w:val="18"/>
        </w:rPr>
        <w:t>w celu budowy urządzeń energetycznych</w:t>
      </w:r>
    </w:p>
    <w:p w14:paraId="0120AC90" w14:textId="77777777" w:rsidR="00EA2B4A" w:rsidRPr="00784AAC" w:rsidRDefault="00EA2B4A" w:rsidP="00EA2B4A">
      <w:pPr>
        <w:rPr>
          <w:rFonts w:cstheme="minorHAnsi"/>
          <w:szCs w:val="18"/>
        </w:rPr>
      </w:pPr>
      <w:r w:rsidRPr="00784AAC">
        <w:rPr>
          <w:rFonts w:cstheme="minorHAnsi"/>
          <w:szCs w:val="18"/>
        </w:rPr>
        <w:t>Załącznik nr 1.4 – Wzór porozumienia o ustanowienie nieodpłatnej służebności przesyłu</w:t>
      </w:r>
    </w:p>
    <w:p w14:paraId="5D88B94C" w14:textId="77777777" w:rsidR="00EA2B4A" w:rsidRPr="00784AAC" w:rsidRDefault="00EA2B4A" w:rsidP="00EA2B4A">
      <w:pPr>
        <w:rPr>
          <w:rFonts w:cstheme="minorHAnsi"/>
          <w:szCs w:val="18"/>
        </w:rPr>
      </w:pPr>
      <w:r w:rsidRPr="00784AAC">
        <w:rPr>
          <w:rFonts w:cstheme="minorHAnsi"/>
          <w:szCs w:val="18"/>
        </w:rPr>
        <w:t>Załącznik nr 1.5  – Wzór porozumienia o ustanowienie odpłatnej służebności przesyłu</w:t>
      </w:r>
    </w:p>
    <w:p w14:paraId="61398029" w14:textId="77777777" w:rsidR="00EA2B4A" w:rsidRPr="00784AAC" w:rsidRDefault="00EA2B4A" w:rsidP="00EA2B4A">
      <w:pPr>
        <w:rPr>
          <w:rFonts w:cstheme="minorHAnsi"/>
          <w:szCs w:val="18"/>
        </w:rPr>
      </w:pPr>
      <w:r w:rsidRPr="00784AAC">
        <w:rPr>
          <w:rFonts w:cstheme="minorHAnsi"/>
          <w:szCs w:val="18"/>
        </w:rPr>
        <w:t xml:space="preserve">Załącznik nr 1.6 – Wytyczne dla projektantów – układanie kabli SN metodą płużenia </w:t>
      </w:r>
    </w:p>
    <w:p w14:paraId="75F68B3E" w14:textId="77777777" w:rsidR="00EA2B4A" w:rsidRPr="00784AAC" w:rsidRDefault="00EA2B4A" w:rsidP="00EA2B4A">
      <w:pPr>
        <w:rPr>
          <w:rFonts w:cstheme="minorHAnsi"/>
          <w:szCs w:val="18"/>
        </w:rPr>
      </w:pPr>
      <w:r w:rsidRPr="00784AAC">
        <w:rPr>
          <w:rFonts w:cstheme="minorHAnsi"/>
          <w:szCs w:val="18"/>
        </w:rPr>
        <w:t>Załącznik nr 1.7 – Specyfikacja techniczna</w:t>
      </w:r>
    </w:p>
    <w:p w14:paraId="4F38B9C7" w14:textId="0FBF6D30" w:rsidR="00DF72C3" w:rsidRPr="00784AAC" w:rsidRDefault="00EA2B4A" w:rsidP="00EA2B4A">
      <w:pPr>
        <w:rPr>
          <w:rFonts w:cstheme="minorHAnsi"/>
          <w:szCs w:val="18"/>
        </w:rPr>
      </w:pPr>
      <w:r w:rsidRPr="00784AAC">
        <w:rPr>
          <w:rFonts w:cstheme="minorHAnsi"/>
          <w:szCs w:val="18"/>
        </w:rPr>
        <w:t>Załącznik nr 1.8 – Mapk</w:t>
      </w:r>
      <w:r w:rsidR="002369B3">
        <w:rPr>
          <w:rFonts w:cstheme="minorHAnsi"/>
          <w:szCs w:val="18"/>
        </w:rPr>
        <w:t>i</w:t>
      </w:r>
      <w:r w:rsidRPr="00784AAC">
        <w:rPr>
          <w:rFonts w:cstheme="minorHAnsi"/>
          <w:szCs w:val="18"/>
        </w:rPr>
        <w:t xml:space="preserve"> podglądow</w:t>
      </w:r>
      <w:r w:rsidR="002369B3">
        <w:rPr>
          <w:rFonts w:cstheme="minorHAnsi"/>
          <w:szCs w:val="18"/>
        </w:rPr>
        <w:t>e</w:t>
      </w:r>
    </w:p>
    <w:p w14:paraId="22BFC702" w14:textId="77777777" w:rsidR="00EA2B4A" w:rsidRPr="00784AAC" w:rsidRDefault="00EA2B4A" w:rsidP="00EA2B4A">
      <w:pPr>
        <w:rPr>
          <w:rFonts w:cstheme="minorHAnsi"/>
          <w:sz w:val="20"/>
        </w:rPr>
      </w:pPr>
      <w:r w:rsidRPr="00784AAC">
        <w:rPr>
          <w:rFonts w:cstheme="minorHAnsi"/>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E6B1C" w14:textId="77777777" w:rsidR="00A52105" w:rsidRDefault="00A52105" w:rsidP="00582CE9">
      <w:pPr>
        <w:spacing w:after="0"/>
      </w:pPr>
      <w:r>
        <w:separator/>
      </w:r>
    </w:p>
  </w:endnote>
  <w:endnote w:type="continuationSeparator" w:id="0">
    <w:p w14:paraId="5C4EA2BA" w14:textId="77777777" w:rsidR="00A52105" w:rsidRDefault="00A5210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BFB2E" w14:textId="77777777" w:rsidR="0069076A" w:rsidRDefault="006907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8E78C" w14:textId="77777777" w:rsidR="00A52105" w:rsidRDefault="00A52105" w:rsidP="00582CE9">
      <w:pPr>
        <w:spacing w:after="0"/>
      </w:pPr>
      <w:r>
        <w:separator/>
      </w:r>
    </w:p>
  </w:footnote>
  <w:footnote w:type="continuationSeparator" w:id="0">
    <w:p w14:paraId="7C30DF2D" w14:textId="77777777" w:rsidR="00A52105" w:rsidRDefault="00A52105"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BDCB" w14:textId="77777777" w:rsidR="0069076A" w:rsidRDefault="006907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707890A2" w:rsidR="00347E8D" w:rsidRPr="006B2C28" w:rsidRDefault="0069076A" w:rsidP="00582CE9">
          <w:pPr>
            <w:suppressAutoHyphens/>
            <w:ind w:right="187"/>
            <w:rPr>
              <w:rFonts w:asciiTheme="majorHAnsi" w:hAnsiTheme="majorHAnsi"/>
              <w:color w:val="000000" w:themeColor="text1"/>
              <w:sz w:val="14"/>
              <w:szCs w:val="18"/>
            </w:rPr>
          </w:pPr>
          <w:r w:rsidRPr="0069076A">
            <w:rPr>
              <w:rFonts w:asciiTheme="majorHAnsi" w:hAnsiTheme="majorHAnsi"/>
              <w:b/>
              <w:bCs/>
              <w:color w:val="000000" w:themeColor="text1"/>
              <w:sz w:val="14"/>
              <w:szCs w:val="18"/>
            </w:rPr>
            <w:t>POST/DYS/OLD/GZ/04479/2025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87D"/>
    <w:rsid w:val="00036B40"/>
    <w:rsid w:val="00036D76"/>
    <w:rsid w:val="00040B6D"/>
    <w:rsid w:val="000510F1"/>
    <w:rsid w:val="000516BD"/>
    <w:rsid w:val="00051B85"/>
    <w:rsid w:val="00054A92"/>
    <w:rsid w:val="00056904"/>
    <w:rsid w:val="0005723F"/>
    <w:rsid w:val="000572D8"/>
    <w:rsid w:val="00057816"/>
    <w:rsid w:val="00060EAD"/>
    <w:rsid w:val="00061676"/>
    <w:rsid w:val="00070A58"/>
    <w:rsid w:val="00071C98"/>
    <w:rsid w:val="0008356A"/>
    <w:rsid w:val="0009045E"/>
    <w:rsid w:val="00094799"/>
    <w:rsid w:val="00094EB9"/>
    <w:rsid w:val="00096510"/>
    <w:rsid w:val="000974B1"/>
    <w:rsid w:val="000B0DBD"/>
    <w:rsid w:val="000C47A9"/>
    <w:rsid w:val="000C679C"/>
    <w:rsid w:val="000D42BE"/>
    <w:rsid w:val="000D5886"/>
    <w:rsid w:val="000E0EB5"/>
    <w:rsid w:val="000E1564"/>
    <w:rsid w:val="00101BCF"/>
    <w:rsid w:val="00104502"/>
    <w:rsid w:val="00107A1B"/>
    <w:rsid w:val="001112C2"/>
    <w:rsid w:val="00113AE2"/>
    <w:rsid w:val="00124536"/>
    <w:rsid w:val="00125A7F"/>
    <w:rsid w:val="00126CEA"/>
    <w:rsid w:val="00132B64"/>
    <w:rsid w:val="00136B64"/>
    <w:rsid w:val="0014036E"/>
    <w:rsid w:val="00145125"/>
    <w:rsid w:val="0014785F"/>
    <w:rsid w:val="001556F0"/>
    <w:rsid w:val="00162D88"/>
    <w:rsid w:val="00167B53"/>
    <w:rsid w:val="00172B93"/>
    <w:rsid w:val="00175F4C"/>
    <w:rsid w:val="00183E52"/>
    <w:rsid w:val="00185AAB"/>
    <w:rsid w:val="00192A23"/>
    <w:rsid w:val="001974F6"/>
    <w:rsid w:val="001A2A0C"/>
    <w:rsid w:val="001A4996"/>
    <w:rsid w:val="001B0061"/>
    <w:rsid w:val="001D1A8B"/>
    <w:rsid w:val="001D2EB1"/>
    <w:rsid w:val="001D3260"/>
    <w:rsid w:val="001E7E73"/>
    <w:rsid w:val="001F1496"/>
    <w:rsid w:val="001F3242"/>
    <w:rsid w:val="001F3600"/>
    <w:rsid w:val="001F3F20"/>
    <w:rsid w:val="001F737A"/>
    <w:rsid w:val="002067F1"/>
    <w:rsid w:val="00224257"/>
    <w:rsid w:val="00232EBC"/>
    <w:rsid w:val="002369B3"/>
    <w:rsid w:val="0024291C"/>
    <w:rsid w:val="00243739"/>
    <w:rsid w:val="00244861"/>
    <w:rsid w:val="00257F22"/>
    <w:rsid w:val="00264A06"/>
    <w:rsid w:val="00265B9D"/>
    <w:rsid w:val="00270752"/>
    <w:rsid w:val="002743D5"/>
    <w:rsid w:val="002768AC"/>
    <w:rsid w:val="002958A7"/>
    <w:rsid w:val="002A3129"/>
    <w:rsid w:val="002A48F7"/>
    <w:rsid w:val="002B5B5C"/>
    <w:rsid w:val="002B5C62"/>
    <w:rsid w:val="002C470F"/>
    <w:rsid w:val="002D4CAD"/>
    <w:rsid w:val="002E1E05"/>
    <w:rsid w:val="002F10CA"/>
    <w:rsid w:val="00303C67"/>
    <w:rsid w:val="00303E5F"/>
    <w:rsid w:val="00310CB3"/>
    <w:rsid w:val="003254C3"/>
    <w:rsid w:val="003332D3"/>
    <w:rsid w:val="00347E8D"/>
    <w:rsid w:val="00362C4E"/>
    <w:rsid w:val="00366FFB"/>
    <w:rsid w:val="00371A75"/>
    <w:rsid w:val="00371C51"/>
    <w:rsid w:val="00375780"/>
    <w:rsid w:val="00380557"/>
    <w:rsid w:val="00381365"/>
    <w:rsid w:val="00385A7C"/>
    <w:rsid w:val="00387A0D"/>
    <w:rsid w:val="003903C2"/>
    <w:rsid w:val="00392A23"/>
    <w:rsid w:val="00394675"/>
    <w:rsid w:val="00395F60"/>
    <w:rsid w:val="003A2072"/>
    <w:rsid w:val="003A448C"/>
    <w:rsid w:val="003A4CC6"/>
    <w:rsid w:val="003A5D11"/>
    <w:rsid w:val="003A7C03"/>
    <w:rsid w:val="003B24DC"/>
    <w:rsid w:val="003B43F5"/>
    <w:rsid w:val="003B66FE"/>
    <w:rsid w:val="003D41B4"/>
    <w:rsid w:val="003D4FEB"/>
    <w:rsid w:val="003D6C11"/>
    <w:rsid w:val="003E050D"/>
    <w:rsid w:val="003E3CCB"/>
    <w:rsid w:val="003E59DD"/>
    <w:rsid w:val="003F132F"/>
    <w:rsid w:val="003F257A"/>
    <w:rsid w:val="003F39B2"/>
    <w:rsid w:val="003F7633"/>
    <w:rsid w:val="0040472A"/>
    <w:rsid w:val="00404F93"/>
    <w:rsid w:val="00412D3F"/>
    <w:rsid w:val="00412E5B"/>
    <w:rsid w:val="00417E23"/>
    <w:rsid w:val="004207FF"/>
    <w:rsid w:val="004257E0"/>
    <w:rsid w:val="004367FB"/>
    <w:rsid w:val="00436F85"/>
    <w:rsid w:val="0044580F"/>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5916"/>
    <w:rsid w:val="004F6B10"/>
    <w:rsid w:val="004F75D2"/>
    <w:rsid w:val="00510CC3"/>
    <w:rsid w:val="00520308"/>
    <w:rsid w:val="00535E9B"/>
    <w:rsid w:val="005453F1"/>
    <w:rsid w:val="00551FB7"/>
    <w:rsid w:val="005563FF"/>
    <w:rsid w:val="00562E63"/>
    <w:rsid w:val="00573482"/>
    <w:rsid w:val="00574D7E"/>
    <w:rsid w:val="00582CE9"/>
    <w:rsid w:val="0058794A"/>
    <w:rsid w:val="005932BA"/>
    <w:rsid w:val="005A354D"/>
    <w:rsid w:val="005B24A8"/>
    <w:rsid w:val="005B2B6D"/>
    <w:rsid w:val="005B3F04"/>
    <w:rsid w:val="005B6DC6"/>
    <w:rsid w:val="005C6812"/>
    <w:rsid w:val="005D118B"/>
    <w:rsid w:val="005D2D85"/>
    <w:rsid w:val="005D560F"/>
    <w:rsid w:val="005D74EB"/>
    <w:rsid w:val="005E330A"/>
    <w:rsid w:val="005E4AA3"/>
    <w:rsid w:val="005E79E5"/>
    <w:rsid w:val="005F23E1"/>
    <w:rsid w:val="0060087A"/>
    <w:rsid w:val="006055FD"/>
    <w:rsid w:val="006209AE"/>
    <w:rsid w:val="00623B01"/>
    <w:rsid w:val="006240E4"/>
    <w:rsid w:val="00625BB0"/>
    <w:rsid w:val="006261BB"/>
    <w:rsid w:val="0065322E"/>
    <w:rsid w:val="00655DA8"/>
    <w:rsid w:val="00660237"/>
    <w:rsid w:val="00670CE4"/>
    <w:rsid w:val="0067116D"/>
    <w:rsid w:val="0067572D"/>
    <w:rsid w:val="006775EE"/>
    <w:rsid w:val="00680F7C"/>
    <w:rsid w:val="00683556"/>
    <w:rsid w:val="0069076A"/>
    <w:rsid w:val="00696995"/>
    <w:rsid w:val="006A0331"/>
    <w:rsid w:val="006A4275"/>
    <w:rsid w:val="006B2C26"/>
    <w:rsid w:val="006C3527"/>
    <w:rsid w:val="006C4791"/>
    <w:rsid w:val="006C4B70"/>
    <w:rsid w:val="006C6089"/>
    <w:rsid w:val="006D16F1"/>
    <w:rsid w:val="006E100D"/>
    <w:rsid w:val="006E2000"/>
    <w:rsid w:val="006E28D9"/>
    <w:rsid w:val="006E5EF6"/>
    <w:rsid w:val="006F00DD"/>
    <w:rsid w:val="006F3B57"/>
    <w:rsid w:val="006F5F72"/>
    <w:rsid w:val="006F73AE"/>
    <w:rsid w:val="00710355"/>
    <w:rsid w:val="00713B03"/>
    <w:rsid w:val="00720ED1"/>
    <w:rsid w:val="007246D0"/>
    <w:rsid w:val="00726BF1"/>
    <w:rsid w:val="007274C6"/>
    <w:rsid w:val="00727EC1"/>
    <w:rsid w:val="0073187A"/>
    <w:rsid w:val="007343BE"/>
    <w:rsid w:val="007343C5"/>
    <w:rsid w:val="00742321"/>
    <w:rsid w:val="00742807"/>
    <w:rsid w:val="00752002"/>
    <w:rsid w:val="00760251"/>
    <w:rsid w:val="007617E0"/>
    <w:rsid w:val="007673CA"/>
    <w:rsid w:val="00772961"/>
    <w:rsid w:val="00774201"/>
    <w:rsid w:val="007757B5"/>
    <w:rsid w:val="00780034"/>
    <w:rsid w:val="00783D03"/>
    <w:rsid w:val="007844EB"/>
    <w:rsid w:val="00784AAC"/>
    <w:rsid w:val="00784DC3"/>
    <w:rsid w:val="00787D9C"/>
    <w:rsid w:val="00793AC3"/>
    <w:rsid w:val="00794EFB"/>
    <w:rsid w:val="007A1B94"/>
    <w:rsid w:val="007B094C"/>
    <w:rsid w:val="007B0FF0"/>
    <w:rsid w:val="007B50D8"/>
    <w:rsid w:val="007C2418"/>
    <w:rsid w:val="007C6687"/>
    <w:rsid w:val="007C67FA"/>
    <w:rsid w:val="007D0675"/>
    <w:rsid w:val="007D1209"/>
    <w:rsid w:val="00812E3F"/>
    <w:rsid w:val="008130D5"/>
    <w:rsid w:val="0081735D"/>
    <w:rsid w:val="008217CE"/>
    <w:rsid w:val="00827A7E"/>
    <w:rsid w:val="00831596"/>
    <w:rsid w:val="00837B4D"/>
    <w:rsid w:val="00841871"/>
    <w:rsid w:val="00841F97"/>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0A94"/>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2105"/>
    <w:rsid w:val="00A54C4B"/>
    <w:rsid w:val="00A57E04"/>
    <w:rsid w:val="00A6049B"/>
    <w:rsid w:val="00A62B4C"/>
    <w:rsid w:val="00A730B9"/>
    <w:rsid w:val="00A7626A"/>
    <w:rsid w:val="00A809BD"/>
    <w:rsid w:val="00A81CFB"/>
    <w:rsid w:val="00A85D6F"/>
    <w:rsid w:val="00AA134E"/>
    <w:rsid w:val="00AA3417"/>
    <w:rsid w:val="00AB5621"/>
    <w:rsid w:val="00AB7248"/>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5187"/>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418B"/>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2245B"/>
    <w:rsid w:val="00D456C2"/>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DF72C3"/>
    <w:rsid w:val="00E12F47"/>
    <w:rsid w:val="00E16545"/>
    <w:rsid w:val="00E2123D"/>
    <w:rsid w:val="00E30B4B"/>
    <w:rsid w:val="00E33932"/>
    <w:rsid w:val="00E413AB"/>
    <w:rsid w:val="00E41451"/>
    <w:rsid w:val="00E45F98"/>
    <w:rsid w:val="00E46F1D"/>
    <w:rsid w:val="00E5062F"/>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350B"/>
    <w:rsid w:val="00EE5E2C"/>
    <w:rsid w:val="00EE69D4"/>
    <w:rsid w:val="00F01E75"/>
    <w:rsid w:val="00F0670E"/>
    <w:rsid w:val="00F21DD8"/>
    <w:rsid w:val="00F244F4"/>
    <w:rsid w:val="00F25128"/>
    <w:rsid w:val="00F32BD1"/>
    <w:rsid w:val="00F3444F"/>
    <w:rsid w:val="00F377D2"/>
    <w:rsid w:val="00F40848"/>
    <w:rsid w:val="00F45C48"/>
    <w:rsid w:val="00F4718C"/>
    <w:rsid w:val="00F527EB"/>
    <w:rsid w:val="00F57F56"/>
    <w:rsid w:val="00F65859"/>
    <w:rsid w:val="00F664AA"/>
    <w:rsid w:val="00F71902"/>
    <w:rsid w:val="00F724BA"/>
    <w:rsid w:val="00F751D8"/>
    <w:rsid w:val="00F81046"/>
    <w:rsid w:val="00F835B4"/>
    <w:rsid w:val="00F86375"/>
    <w:rsid w:val="00F90B96"/>
    <w:rsid w:val="00F92106"/>
    <w:rsid w:val="00FA0862"/>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4.docx</dmsv2BaseFileName>
    <dmsv2BaseDisplayName xmlns="http://schemas.microsoft.com/sharepoint/v3">Załącznik nr 1 do SWZ  część 4</dmsv2BaseDisplayName>
    <dmsv2SWPP2ObjectNumber xmlns="http://schemas.microsoft.com/sharepoint/v3">POST/DYS/OLD/GZ/04479/2025                        </dmsv2SWPP2ObjectNumber>
    <dmsv2SWPP2SumMD5 xmlns="http://schemas.microsoft.com/sharepoint/v3">43bcabf0a2017bf58938557b5886f52d</dmsv2SWPP2SumMD5>
    <dmsv2BaseMoved xmlns="http://schemas.microsoft.com/sharepoint/v3">false</dmsv2BaseMoved>
    <dmsv2BaseIsSensitive xmlns="http://schemas.microsoft.com/sharepoint/v3">true</dmsv2BaseIsSensitive>
    <dmsv2SWPP2IDSWPP2 xmlns="http://schemas.microsoft.com/sharepoint/v3">701520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23982031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JEUP5JKVCYQC-1133723987-7048</_dlc_DocId>
    <_dlc_DocIdUrl xmlns="a19cb1c7-c5c7-46d4-85ae-d83685407bba">
      <Url>https://swpp2.dms.gkpge.pl/sites/41/_layouts/15/DocIdRedir.aspx?ID=JEUP5JKVCYQC-1133723987-7048</Url>
      <Description>JEUP5JKVCYQC-1133723987-7048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1929A6-75EC-4617-AFCB-C2ACB02FED65}">
  <ds:schemaRefs>
    <ds:schemaRef ds:uri="http://schemas.microsoft.com/sharepoint/events"/>
  </ds:schemaRefs>
</ds:datastoreItem>
</file>

<file path=customXml/itemProps2.xml><?xml version="1.0" encoding="utf-8"?>
<ds:datastoreItem xmlns:ds="http://schemas.openxmlformats.org/officeDocument/2006/customXml" ds:itemID="{2A8D64D9-0710-460A-8E13-FC4857C617E2}"/>
</file>

<file path=customXml/itemProps3.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0</TotalTime>
  <Pages>17</Pages>
  <Words>5238</Words>
  <Characters>31434</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3</cp:revision>
  <cp:lastPrinted>2024-07-15T11:21:00Z</cp:lastPrinted>
  <dcterms:created xsi:type="dcterms:W3CDTF">2025-12-12T06:38:00Z</dcterms:created>
  <dcterms:modified xsi:type="dcterms:W3CDTF">2025-12-12T06:38:00Z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83df71d9-1131-40fb-930b-d8183bf9c9e1</vt:lpwstr>
  </property>
</Properties>
</file>